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4F4" w:rsidRPr="005C6B82" w:rsidRDefault="005C6B82" w:rsidP="005C6B8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C6B82">
        <w:rPr>
          <w:rFonts w:ascii="Arial" w:hAnsi="Arial" w:cs="Arial"/>
          <w:b/>
          <w:sz w:val="28"/>
          <w:szCs w:val="28"/>
        </w:rPr>
        <w:t>TABELA PRIPOMB IN PREDLOGOV</w:t>
      </w:r>
    </w:p>
    <w:p w:rsidR="005C6B82" w:rsidRDefault="005C6B82">
      <w:pPr>
        <w:spacing w:after="0"/>
        <w:rPr>
          <w:rFonts w:ascii="Arial" w:hAnsi="Arial" w:cs="Arial"/>
        </w:rPr>
      </w:pPr>
    </w:p>
    <w:tbl>
      <w:tblPr>
        <w:tblW w:w="1393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5670"/>
        <w:gridCol w:w="1843"/>
      </w:tblGrid>
      <w:tr w:rsidR="005C6B82" w:rsidRPr="008036C1" w:rsidTr="002B0015">
        <w:trPr>
          <w:trHeight w:val="81"/>
        </w:trPr>
        <w:tc>
          <w:tcPr>
            <w:tcW w:w="6417" w:type="dxa"/>
            <w:shd w:val="clear" w:color="auto" w:fill="FBD4B4"/>
          </w:tcPr>
          <w:p w:rsidR="005C6B82" w:rsidRPr="005C6B82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5C6B82">
              <w:rPr>
                <w:rFonts w:ascii="Arial" w:eastAsia="Times New Roman" w:hAnsi="Arial" w:cs="Arial"/>
                <w:b/>
                <w:color w:val="000000"/>
              </w:rPr>
              <w:t>Predlagatelj in kontaktna oseba:</w:t>
            </w:r>
          </w:p>
        </w:tc>
        <w:tc>
          <w:tcPr>
            <w:tcW w:w="5670" w:type="dxa"/>
            <w:shd w:val="clear" w:color="auto" w:fill="FBD4B4"/>
          </w:tcPr>
          <w:p w:rsidR="005C6B82" w:rsidRPr="005C6B82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5C6B82">
              <w:rPr>
                <w:rFonts w:ascii="Arial" w:eastAsia="Times New Roman" w:hAnsi="Arial" w:cs="Arial"/>
                <w:b/>
                <w:color w:val="000000"/>
              </w:rPr>
              <w:t>Naslov in telefon:</w:t>
            </w:r>
          </w:p>
        </w:tc>
        <w:tc>
          <w:tcPr>
            <w:tcW w:w="1843" w:type="dxa"/>
            <w:shd w:val="clear" w:color="auto" w:fill="FBD4B4"/>
          </w:tcPr>
          <w:p w:rsidR="005C6B82" w:rsidRPr="005C6B82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5C6B82">
              <w:rPr>
                <w:rFonts w:ascii="Arial" w:eastAsia="Times New Roman" w:hAnsi="Arial" w:cs="Arial"/>
                <w:b/>
                <w:color w:val="000000"/>
              </w:rPr>
              <w:t>Datum:</w:t>
            </w:r>
          </w:p>
        </w:tc>
      </w:tr>
      <w:tr w:rsidR="005C6B82" w:rsidRPr="008036C1" w:rsidTr="002B0015">
        <w:tc>
          <w:tcPr>
            <w:tcW w:w="6417" w:type="dxa"/>
          </w:tcPr>
          <w:p w:rsidR="005C6B82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  <w:p w:rsidR="005C6B82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  <w:p w:rsidR="005C6B82" w:rsidRPr="008036C1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5670" w:type="dxa"/>
          </w:tcPr>
          <w:p w:rsidR="005C6B82" w:rsidRPr="008036C1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</w:tcPr>
          <w:p w:rsidR="005C6B82" w:rsidRPr="008036C1" w:rsidRDefault="005C6B82" w:rsidP="002B0015">
            <w:pPr>
              <w:spacing w:after="0" w:line="240" w:lineRule="auto"/>
              <w:jc w:val="both"/>
              <w:rPr>
                <w:rFonts w:ascii="Verdana" w:eastAsia="Times New Roman" w:hAnsi="Verdana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</w:tr>
    </w:tbl>
    <w:p w:rsidR="005C6B82" w:rsidRDefault="005C6B82">
      <w:pPr>
        <w:spacing w:after="0"/>
        <w:rPr>
          <w:rFonts w:ascii="Arial" w:hAnsi="Arial" w:cs="Arial"/>
        </w:rPr>
      </w:pPr>
    </w:p>
    <w:p w:rsidR="005C6B82" w:rsidRPr="005C6B82" w:rsidRDefault="005C6B82">
      <w:pPr>
        <w:spacing w:after="0"/>
        <w:rPr>
          <w:rFonts w:ascii="Arial" w:hAnsi="Arial" w:cs="Arial"/>
          <w:b/>
        </w:rPr>
      </w:pPr>
      <w:r w:rsidRPr="005C6B82">
        <w:rPr>
          <w:rFonts w:ascii="Arial" w:hAnsi="Arial" w:cs="Arial"/>
          <w:b/>
        </w:rPr>
        <w:t>Dokument iz SONDSEE:</w:t>
      </w:r>
      <w:r>
        <w:rPr>
          <w:rFonts w:ascii="Arial" w:hAnsi="Arial" w:cs="Arial"/>
          <w:b/>
        </w:rPr>
        <w:t>____________________________________________________________________________________________</w:t>
      </w:r>
    </w:p>
    <w:p w:rsidR="005C6B82" w:rsidRDefault="005C6B82">
      <w:pPr>
        <w:spacing w:after="0"/>
        <w:rPr>
          <w:rFonts w:ascii="Arial" w:hAnsi="Arial" w:cs="Arial"/>
        </w:rPr>
      </w:pPr>
    </w:p>
    <w:tbl>
      <w:tblPr>
        <w:tblpPr w:leftFromText="141" w:rightFromText="141" w:vertAnchor="text" w:horzAnchor="margin" w:tblpY="63"/>
        <w:tblW w:w="141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67"/>
        <w:gridCol w:w="5670"/>
        <w:gridCol w:w="4678"/>
        <w:gridCol w:w="1417"/>
      </w:tblGrid>
      <w:tr w:rsidR="005C6B82" w:rsidRPr="00041847" w:rsidTr="005C6B82">
        <w:trPr>
          <w:tblHeader/>
        </w:trPr>
        <w:tc>
          <w:tcPr>
            <w:tcW w:w="709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bCs/>
                <w:color w:val="000000"/>
              </w:rPr>
              <w:t>Št.</w:t>
            </w:r>
          </w:p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041847">
              <w:rPr>
                <w:rFonts w:ascii="Arial" w:eastAsia="Times New Roman" w:hAnsi="Arial" w:cs="Arial"/>
                <w:b/>
                <w:bCs/>
                <w:color w:val="000000"/>
              </w:rPr>
              <w:t>prip</w:t>
            </w:r>
            <w:proofErr w:type="spellEnd"/>
            <w:r w:rsidRPr="00041847">
              <w:rPr>
                <w:rFonts w:ascii="Arial" w:eastAsia="Times New Roman" w:hAnsi="Arial" w:cs="Arial"/>
                <w:b/>
                <w:bCs/>
                <w:color w:val="000000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:</w:t>
            </w:r>
          </w:p>
        </w:tc>
        <w:tc>
          <w:tcPr>
            <w:tcW w:w="1667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Člen</w:t>
            </w:r>
            <w:r>
              <w:rPr>
                <w:rFonts w:ascii="Arial" w:eastAsia="Times New Roman" w:hAnsi="Arial" w:cs="Arial"/>
                <w:b/>
                <w:color w:val="000000"/>
              </w:rPr>
              <w:t>, točka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color w:val="000000"/>
              </w:rPr>
              <w:t>:</w:t>
            </w:r>
          </w:p>
        </w:tc>
        <w:tc>
          <w:tcPr>
            <w:tcW w:w="5670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Pripomba</w:t>
            </w:r>
            <w:r>
              <w:rPr>
                <w:rFonts w:ascii="Arial" w:eastAsia="Times New Roman" w:hAnsi="Arial" w:cs="Arial"/>
                <w:b/>
                <w:color w:val="000000"/>
              </w:rPr>
              <w:t>:</w:t>
            </w:r>
          </w:p>
        </w:tc>
        <w:tc>
          <w:tcPr>
            <w:tcW w:w="4678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Predlog spremembe:</w:t>
            </w:r>
          </w:p>
        </w:tc>
        <w:tc>
          <w:tcPr>
            <w:tcW w:w="1417" w:type="dxa"/>
            <w:shd w:val="clear" w:color="auto" w:fill="FFCC66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041847">
              <w:rPr>
                <w:rFonts w:ascii="Arial" w:eastAsia="Times New Roman" w:hAnsi="Arial" w:cs="Arial"/>
                <w:b/>
                <w:color w:val="000000"/>
              </w:rPr>
              <w:t>Opomba</w:t>
            </w:r>
            <w:r>
              <w:rPr>
                <w:rFonts w:ascii="Arial" w:eastAsia="Times New Roman" w:hAnsi="Arial" w:cs="Arial"/>
                <w:b/>
                <w:color w:val="000000"/>
              </w:rPr>
              <w:t>:</w:t>
            </w: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pStyle w:val="p"/>
              <w:spacing w:before="120" w:after="0"/>
              <w:ind w:left="0" w:firstLine="0"/>
              <w:rPr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5C6B82" w:rsidRPr="00041847" w:rsidTr="005C6B82">
        <w:tc>
          <w:tcPr>
            <w:tcW w:w="709" w:type="dxa"/>
            <w:shd w:val="clear" w:color="auto" w:fill="auto"/>
          </w:tcPr>
          <w:p w:rsidR="005C6B82" w:rsidRPr="005A64F4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6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:rsidR="005C6B82" w:rsidRPr="00041847" w:rsidRDefault="005C6B82" w:rsidP="005C6B82">
            <w:pPr>
              <w:ind w:right="2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78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shd w:val="clear" w:color="auto" w:fill="auto"/>
          </w:tcPr>
          <w:p w:rsidR="005C6B82" w:rsidRPr="00041847" w:rsidRDefault="005C6B82" w:rsidP="005C6B8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5C6B82" w:rsidRDefault="005C6B82">
      <w:pPr>
        <w:spacing w:after="0"/>
        <w:rPr>
          <w:rFonts w:ascii="Arial" w:hAnsi="Arial" w:cs="Arial"/>
        </w:rPr>
      </w:pPr>
    </w:p>
    <w:p w:rsidR="005C6B82" w:rsidRPr="007E4393" w:rsidRDefault="005C6B82">
      <w:pPr>
        <w:spacing w:after="0"/>
        <w:rPr>
          <w:rFonts w:ascii="Arial" w:hAnsi="Arial" w:cs="Arial"/>
        </w:rPr>
      </w:pPr>
    </w:p>
    <w:sectPr w:rsidR="005C6B82" w:rsidRPr="007E4393" w:rsidSect="008970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637" w:rsidRDefault="00791637" w:rsidP="007E49DE">
      <w:pPr>
        <w:spacing w:after="0" w:line="240" w:lineRule="auto"/>
      </w:pPr>
      <w:r>
        <w:separator/>
      </w:r>
    </w:p>
  </w:endnote>
  <w:endnote w:type="continuationSeparator" w:id="0">
    <w:p w:rsidR="00791637" w:rsidRDefault="00791637" w:rsidP="007E4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637" w:rsidRDefault="00791637" w:rsidP="007E49DE">
      <w:pPr>
        <w:spacing w:after="0" w:line="240" w:lineRule="auto"/>
      </w:pPr>
      <w:r>
        <w:separator/>
      </w:r>
    </w:p>
  </w:footnote>
  <w:footnote w:type="continuationSeparator" w:id="0">
    <w:p w:rsidR="00791637" w:rsidRDefault="00791637" w:rsidP="007E4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0F46C90"/>
    <w:lvl w:ilvl="0">
      <w:numFmt w:val="bullet"/>
      <w:lvlText w:val="*"/>
      <w:lvlJc w:val="left"/>
    </w:lvl>
  </w:abstractNum>
  <w:abstractNum w:abstractNumId="1" w15:restartNumberingAfterBreak="0">
    <w:nsid w:val="07074565"/>
    <w:multiLevelType w:val="hybridMultilevel"/>
    <w:tmpl w:val="E51285F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E2AB7"/>
    <w:multiLevelType w:val="hybridMultilevel"/>
    <w:tmpl w:val="7F2E715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738BF"/>
    <w:multiLevelType w:val="hybridMultilevel"/>
    <w:tmpl w:val="4DBC949A"/>
    <w:lvl w:ilvl="0" w:tplc="6D42DE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D01C5"/>
    <w:multiLevelType w:val="hybridMultilevel"/>
    <w:tmpl w:val="7036412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A6A9C"/>
    <w:multiLevelType w:val="singleLevel"/>
    <w:tmpl w:val="E5C2F778"/>
    <w:lvl w:ilvl="0">
      <w:start w:val="3"/>
      <w:numFmt w:val="lowerLetter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FE0DBC"/>
    <w:multiLevelType w:val="hybridMultilevel"/>
    <w:tmpl w:val="28802C14"/>
    <w:lvl w:ilvl="0" w:tplc="9C7824C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7" w15:restartNumberingAfterBreak="0">
    <w:nsid w:val="5F9069C8"/>
    <w:multiLevelType w:val="hybridMultilevel"/>
    <w:tmpl w:val="FF3EAB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·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7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70D1"/>
    <w:rsid w:val="000234B2"/>
    <w:rsid w:val="00023F51"/>
    <w:rsid w:val="00041653"/>
    <w:rsid w:val="00041847"/>
    <w:rsid w:val="00053860"/>
    <w:rsid w:val="00061365"/>
    <w:rsid w:val="000657F0"/>
    <w:rsid w:val="00093A78"/>
    <w:rsid w:val="000A61C6"/>
    <w:rsid w:val="000B6EB5"/>
    <w:rsid w:val="000B7AFA"/>
    <w:rsid w:val="000C7782"/>
    <w:rsid w:val="000F7121"/>
    <w:rsid w:val="00150A6B"/>
    <w:rsid w:val="00177196"/>
    <w:rsid w:val="00192F67"/>
    <w:rsid w:val="0019684C"/>
    <w:rsid w:val="00197C3C"/>
    <w:rsid w:val="001A3896"/>
    <w:rsid w:val="001A6444"/>
    <w:rsid w:val="001B3AA2"/>
    <w:rsid w:val="001C7270"/>
    <w:rsid w:val="001D51FD"/>
    <w:rsid w:val="00203B2F"/>
    <w:rsid w:val="00205C40"/>
    <w:rsid w:val="00206D5B"/>
    <w:rsid w:val="002156F0"/>
    <w:rsid w:val="002335B5"/>
    <w:rsid w:val="00233EBE"/>
    <w:rsid w:val="002341FB"/>
    <w:rsid w:val="002D03FA"/>
    <w:rsid w:val="002D2C71"/>
    <w:rsid w:val="0030694F"/>
    <w:rsid w:val="0033487D"/>
    <w:rsid w:val="00394251"/>
    <w:rsid w:val="003A281D"/>
    <w:rsid w:val="003C5BEE"/>
    <w:rsid w:val="003C5E58"/>
    <w:rsid w:val="003E77EB"/>
    <w:rsid w:val="003F2210"/>
    <w:rsid w:val="00405645"/>
    <w:rsid w:val="00457927"/>
    <w:rsid w:val="00477036"/>
    <w:rsid w:val="00492FD6"/>
    <w:rsid w:val="004E7B74"/>
    <w:rsid w:val="0051140A"/>
    <w:rsid w:val="00515FEC"/>
    <w:rsid w:val="005A4073"/>
    <w:rsid w:val="005A64F4"/>
    <w:rsid w:val="005C4700"/>
    <w:rsid w:val="005C6B82"/>
    <w:rsid w:val="005D1A61"/>
    <w:rsid w:val="005E1A3C"/>
    <w:rsid w:val="005F79A5"/>
    <w:rsid w:val="0060108C"/>
    <w:rsid w:val="00607A0A"/>
    <w:rsid w:val="0061659F"/>
    <w:rsid w:val="00624B75"/>
    <w:rsid w:val="006273B4"/>
    <w:rsid w:val="00627EC0"/>
    <w:rsid w:val="0067189F"/>
    <w:rsid w:val="006907CA"/>
    <w:rsid w:val="006A751D"/>
    <w:rsid w:val="006D14B1"/>
    <w:rsid w:val="006F7D49"/>
    <w:rsid w:val="007007DA"/>
    <w:rsid w:val="00713937"/>
    <w:rsid w:val="00742640"/>
    <w:rsid w:val="007502ED"/>
    <w:rsid w:val="00785CC2"/>
    <w:rsid w:val="00791637"/>
    <w:rsid w:val="00795072"/>
    <w:rsid w:val="007A7C96"/>
    <w:rsid w:val="007D1532"/>
    <w:rsid w:val="007D5952"/>
    <w:rsid w:val="007D7571"/>
    <w:rsid w:val="007E2FD6"/>
    <w:rsid w:val="007E4393"/>
    <w:rsid w:val="007E49DE"/>
    <w:rsid w:val="00882FF6"/>
    <w:rsid w:val="008970D1"/>
    <w:rsid w:val="00897966"/>
    <w:rsid w:val="008B0A4F"/>
    <w:rsid w:val="008F4497"/>
    <w:rsid w:val="008F7C3D"/>
    <w:rsid w:val="00901DA4"/>
    <w:rsid w:val="009132E0"/>
    <w:rsid w:val="00933830"/>
    <w:rsid w:val="009B0F56"/>
    <w:rsid w:val="009F2F5C"/>
    <w:rsid w:val="00A14EF4"/>
    <w:rsid w:val="00A224E8"/>
    <w:rsid w:val="00A43B53"/>
    <w:rsid w:val="00A45549"/>
    <w:rsid w:val="00A47ED1"/>
    <w:rsid w:val="00A61D19"/>
    <w:rsid w:val="00A64E31"/>
    <w:rsid w:val="00A70530"/>
    <w:rsid w:val="00A7143D"/>
    <w:rsid w:val="00A71B87"/>
    <w:rsid w:val="00A74562"/>
    <w:rsid w:val="00AA46EA"/>
    <w:rsid w:val="00AB07CF"/>
    <w:rsid w:val="00AB76CC"/>
    <w:rsid w:val="00AC5280"/>
    <w:rsid w:val="00AE0404"/>
    <w:rsid w:val="00AE738A"/>
    <w:rsid w:val="00B501A4"/>
    <w:rsid w:val="00B54195"/>
    <w:rsid w:val="00B63EDD"/>
    <w:rsid w:val="00BB2DE7"/>
    <w:rsid w:val="00BB5384"/>
    <w:rsid w:val="00BC0DCF"/>
    <w:rsid w:val="00BC766F"/>
    <w:rsid w:val="00BD0766"/>
    <w:rsid w:val="00BF277A"/>
    <w:rsid w:val="00C10968"/>
    <w:rsid w:val="00C8001A"/>
    <w:rsid w:val="00C87EEF"/>
    <w:rsid w:val="00CA63CC"/>
    <w:rsid w:val="00CB0A6A"/>
    <w:rsid w:val="00CB7BED"/>
    <w:rsid w:val="00CF38B5"/>
    <w:rsid w:val="00D1365C"/>
    <w:rsid w:val="00D14B46"/>
    <w:rsid w:val="00D15467"/>
    <w:rsid w:val="00D24CC3"/>
    <w:rsid w:val="00D4138C"/>
    <w:rsid w:val="00D61C7C"/>
    <w:rsid w:val="00DF3B5E"/>
    <w:rsid w:val="00E33EEF"/>
    <w:rsid w:val="00E41D7C"/>
    <w:rsid w:val="00E61B34"/>
    <w:rsid w:val="00E77425"/>
    <w:rsid w:val="00E83C4F"/>
    <w:rsid w:val="00E86625"/>
    <w:rsid w:val="00E96E2D"/>
    <w:rsid w:val="00EA211F"/>
    <w:rsid w:val="00EA456B"/>
    <w:rsid w:val="00EA7325"/>
    <w:rsid w:val="00EB7B2C"/>
    <w:rsid w:val="00EC6460"/>
    <w:rsid w:val="00ED549F"/>
    <w:rsid w:val="00EE3F72"/>
    <w:rsid w:val="00F247A3"/>
    <w:rsid w:val="00F6256B"/>
    <w:rsid w:val="00F6558F"/>
    <w:rsid w:val="00F71C7B"/>
    <w:rsid w:val="00F77631"/>
    <w:rsid w:val="00FB3226"/>
    <w:rsid w:val="00FC53BB"/>
    <w:rsid w:val="00FC669D"/>
    <w:rsid w:val="00FC67A5"/>
    <w:rsid w:val="00FD2730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E558A"/>
  <w15:chartTrackingRefBased/>
  <w15:docId w15:val="{8A22505A-0BDE-4C01-A6AC-FC34E1A0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E96E2D"/>
    <w:pPr>
      <w:spacing w:after="200" w:line="276" w:lineRule="auto"/>
    </w:pPr>
    <w:rPr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-mrea">
    <w:name w:val="Tabela - mreža"/>
    <w:basedOn w:val="Navadnatabela"/>
    <w:uiPriority w:val="59"/>
    <w:rsid w:val="008970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rednjiseznam1">
    <w:name w:val="Medium List 1"/>
    <w:basedOn w:val="Navadnatabela"/>
    <w:uiPriority w:val="65"/>
    <w:rsid w:val="008970D1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paragraph" w:customStyle="1" w:styleId="p">
    <w:name w:val="p"/>
    <w:basedOn w:val="Navaden"/>
    <w:rsid w:val="007D1532"/>
    <w:pPr>
      <w:spacing w:before="53" w:after="13" w:line="240" w:lineRule="auto"/>
      <w:ind w:left="13" w:right="13" w:firstLine="240"/>
      <w:jc w:val="both"/>
    </w:pPr>
    <w:rPr>
      <w:rFonts w:ascii="Arial" w:eastAsia="Times New Roman" w:hAnsi="Arial" w:cs="Arial"/>
      <w:color w:val="222222"/>
      <w:lang w:eastAsia="sl-SI"/>
    </w:rPr>
  </w:style>
  <w:style w:type="paragraph" w:customStyle="1" w:styleId="ZnakZnakZnakZnakZnak">
    <w:name w:val="Znak Znak Znak Znak Znak"/>
    <w:basedOn w:val="Navaden"/>
    <w:rsid w:val="007D1532"/>
    <w:pPr>
      <w:spacing w:after="0" w:line="240" w:lineRule="auto"/>
    </w:pPr>
    <w:rPr>
      <w:rFonts w:ascii="Times New Roman" w:eastAsia="Times New Roman" w:hAnsi="Times New Roman"/>
      <w:b/>
      <w:sz w:val="26"/>
      <w:szCs w:val="26"/>
    </w:rPr>
  </w:style>
  <w:style w:type="paragraph" w:styleId="Telobesedila">
    <w:name w:val="Body Text"/>
    <w:basedOn w:val="Navaden"/>
    <w:link w:val="TelobesedilaZnak"/>
    <w:rsid w:val="007D1532"/>
    <w:pPr>
      <w:spacing w:before="120" w:after="120" w:line="240" w:lineRule="auto"/>
      <w:jc w:val="both"/>
    </w:pPr>
    <w:rPr>
      <w:rFonts w:ascii="Arial" w:eastAsia="Times New Roman" w:hAnsi="Arial"/>
      <w:sz w:val="24"/>
      <w:szCs w:val="24"/>
    </w:rPr>
  </w:style>
  <w:style w:type="character" w:customStyle="1" w:styleId="TelobesedilaZnak">
    <w:name w:val="Telo besedila Znak"/>
    <w:link w:val="Telobesedila"/>
    <w:rsid w:val="007D1532"/>
    <w:rPr>
      <w:rFonts w:ascii="Arial" w:eastAsia="Times New Roman" w:hAnsi="Arial"/>
      <w:sz w:val="24"/>
      <w:szCs w:val="24"/>
      <w:lang w:eastAsia="en-US"/>
    </w:rPr>
  </w:style>
  <w:style w:type="paragraph" w:customStyle="1" w:styleId="Komentar-besedilo">
    <w:name w:val="Komentar - besedilo"/>
    <w:basedOn w:val="Navaden"/>
    <w:link w:val="Komentar-besediloZnak"/>
    <w:semiHidden/>
    <w:rsid w:val="000657F0"/>
    <w:pPr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Komentar-besediloZnak">
    <w:name w:val="Komentar - besedilo Znak"/>
    <w:link w:val="Komentar-besedilo"/>
    <w:semiHidden/>
    <w:rsid w:val="000657F0"/>
    <w:rPr>
      <w:rFonts w:ascii="Arial" w:eastAsia="Times New Roman" w:hAnsi="Arial"/>
    </w:rPr>
  </w:style>
  <w:style w:type="paragraph" w:customStyle="1" w:styleId="Slog">
    <w:name w:val="Slog"/>
    <w:rsid w:val="00E8662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Hiperpovezava">
    <w:name w:val="Hyperlink"/>
    <w:rsid w:val="00205C40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semiHidden/>
    <w:unhideWhenUsed/>
    <w:rsid w:val="007E49DE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semiHidden/>
    <w:rsid w:val="007E49DE"/>
    <w:rPr>
      <w:sz w:val="22"/>
      <w:szCs w:val="22"/>
      <w:lang w:eastAsia="en-US"/>
    </w:rPr>
  </w:style>
  <w:style w:type="paragraph" w:styleId="Noga">
    <w:name w:val="footer"/>
    <w:basedOn w:val="Navaden"/>
    <w:link w:val="NogaZnak"/>
    <w:uiPriority w:val="99"/>
    <w:semiHidden/>
    <w:unhideWhenUsed/>
    <w:rsid w:val="007E49DE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semiHidden/>
    <w:rsid w:val="007E49D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508F-8040-4DEF-8820-A255C6DB9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SO2003</dc:creator>
  <cp:keywords/>
  <dc:description/>
  <cp:lastModifiedBy>Matjaz Miklavcic</cp:lastModifiedBy>
  <cp:revision>3</cp:revision>
  <dcterms:created xsi:type="dcterms:W3CDTF">2022-01-05T14:22:00Z</dcterms:created>
  <dcterms:modified xsi:type="dcterms:W3CDTF">2022-01-05T14:29:00Z</dcterms:modified>
</cp:coreProperties>
</file>